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137EB5E"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3316BF">
        <w:rPr>
          <w:rStyle w:val="Strong"/>
          <w:b/>
          <w:bCs w:val="0"/>
          <w:sz w:val="24"/>
          <w:szCs w:val="24"/>
        </w:rPr>
        <w:t>29-g004-22</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71143A99" w14:textId="12BD2EC6" w:rsidR="00E15F4B" w:rsidRPr="00DF2302" w:rsidRDefault="003849E8" w:rsidP="00D166B3">
      <w:pPr>
        <w:spacing w:before="120"/>
        <w:jc w:val="both"/>
        <w:rPr>
          <w:b/>
          <w:i/>
          <w:color w:val="FF0000"/>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2A1F6CBF" w:rsidR="006E17EC" w:rsidRPr="00DF2302" w:rsidRDefault="00050B9E"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Specification and Reputation with similar supply of goods</w:t>
            </w:r>
          </w:p>
        </w:tc>
        <w:tc>
          <w:tcPr>
            <w:tcW w:w="5367" w:type="dxa"/>
            <w:shd w:val="clear" w:color="auto" w:fill="auto"/>
          </w:tcPr>
          <w:p w14:paraId="217D4EEE" w14:textId="7221A003" w:rsidR="006E17EC" w:rsidRDefault="00050B9E" w:rsidP="00750997">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Clear specification of the Good comply with given specification (30mks)</w:t>
            </w:r>
          </w:p>
          <w:p w14:paraId="3ADDF29E" w14:textId="23449AC1" w:rsidR="00750997" w:rsidRPr="00750997" w:rsidRDefault="00050B9E" w:rsidP="00750997">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Reference showing relevant experience and reputation with similar supply of good (20mks)</w:t>
            </w:r>
          </w:p>
        </w:tc>
        <w:tc>
          <w:tcPr>
            <w:tcW w:w="1360" w:type="dxa"/>
            <w:shd w:val="clear" w:color="auto" w:fill="auto"/>
            <w:vAlign w:val="center"/>
          </w:tcPr>
          <w:p w14:paraId="6FB170A3" w14:textId="65B86503" w:rsidR="006E17EC" w:rsidRPr="00DF2302" w:rsidRDefault="00D166B3"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5</w:t>
            </w:r>
            <w:r w:rsidR="00050B9E">
              <w:rPr>
                <w:rFonts w:asciiTheme="minorHAnsi" w:hAnsiTheme="minorHAnsi"/>
                <w:sz w:val="22"/>
                <w:szCs w:val="22"/>
                <w:highlight w:val="yellow"/>
                <w:lang w:eastAsia="en-US"/>
              </w:rPr>
              <w:t>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2302" w:rsidRDefault="00AD3DBB"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Delivery time</w:t>
            </w:r>
          </w:p>
        </w:tc>
        <w:tc>
          <w:tcPr>
            <w:tcW w:w="5367" w:type="dxa"/>
            <w:shd w:val="clear" w:color="auto" w:fill="auto"/>
          </w:tcPr>
          <w:p w14:paraId="4BA71FA2" w14:textId="0D15506D" w:rsidR="006E17EC" w:rsidRPr="00DF2302" w:rsidRDefault="00D166B3" w:rsidP="001D3BEC">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 xml:space="preserve">Clear </w:t>
            </w:r>
            <w:r w:rsidR="00750997">
              <w:rPr>
                <w:rFonts w:asciiTheme="minorHAnsi" w:hAnsiTheme="minorHAnsi"/>
                <w:sz w:val="22"/>
                <w:szCs w:val="22"/>
                <w:highlight w:val="yellow"/>
              </w:rPr>
              <w:t>Delivery schedule to Kiritimati Island or project site</w:t>
            </w:r>
          </w:p>
        </w:tc>
        <w:tc>
          <w:tcPr>
            <w:tcW w:w="1360" w:type="dxa"/>
            <w:shd w:val="clear" w:color="auto" w:fill="auto"/>
            <w:vAlign w:val="center"/>
          </w:tcPr>
          <w:p w14:paraId="657554B4" w14:textId="20FC549D" w:rsidR="006E17EC" w:rsidRPr="00DF2302" w:rsidRDefault="00D166B3"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25</w:t>
            </w:r>
          </w:p>
        </w:tc>
      </w:tr>
      <w:tr w:rsidR="006E17EC" w:rsidRPr="00DF2302" w14:paraId="7395E14D" w14:textId="77777777" w:rsidTr="006E17EC">
        <w:trPr>
          <w:cantSplit/>
          <w:tblHeader/>
        </w:trPr>
        <w:tc>
          <w:tcPr>
            <w:tcW w:w="2430" w:type="dxa"/>
            <w:shd w:val="clear" w:color="auto" w:fill="auto"/>
            <w:vAlign w:val="center"/>
          </w:tcPr>
          <w:p w14:paraId="58A5C5B6" w14:textId="3537C9AA" w:rsidR="006E17EC" w:rsidRPr="00DF2302" w:rsidRDefault="00050B9E"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Other Required – Supporting documents</w:t>
            </w:r>
          </w:p>
        </w:tc>
        <w:tc>
          <w:tcPr>
            <w:tcW w:w="5367" w:type="dxa"/>
            <w:shd w:val="clear" w:color="auto" w:fill="auto"/>
          </w:tcPr>
          <w:p w14:paraId="11344E7E" w14:textId="77777777" w:rsidR="006E17EC" w:rsidRDefault="001F0245"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Business Registration (5mks)</w:t>
            </w:r>
          </w:p>
          <w:p w14:paraId="12E32FC3" w14:textId="77777777" w:rsidR="001F0245" w:rsidRDefault="001F0245"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Valid License (5mks)</w:t>
            </w:r>
          </w:p>
          <w:p w14:paraId="3BB0458D" w14:textId="77777777" w:rsidR="001F0245" w:rsidRDefault="001F0245"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Signed copy of the Certificate for Compliance (5mks)</w:t>
            </w:r>
          </w:p>
          <w:p w14:paraId="4C6D4937" w14:textId="77777777" w:rsidR="001F0245" w:rsidRDefault="001F0245"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All submitted documents should be in English (5mks)</w:t>
            </w:r>
          </w:p>
          <w:p w14:paraId="23A8F695" w14:textId="3151C049" w:rsidR="001F0245" w:rsidRPr="00DF2302" w:rsidRDefault="001F0245"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 xml:space="preserve">Clear final quoted in AUD and CIF </w:t>
            </w:r>
            <w:r w:rsidR="005449DD">
              <w:rPr>
                <w:rFonts w:asciiTheme="minorHAnsi" w:hAnsiTheme="minorHAnsi"/>
                <w:sz w:val="22"/>
                <w:szCs w:val="22"/>
                <w:highlight w:val="yellow"/>
              </w:rPr>
              <w:t>Kiritimati</w:t>
            </w:r>
            <w:r>
              <w:rPr>
                <w:rFonts w:asciiTheme="minorHAnsi" w:hAnsiTheme="minorHAnsi"/>
                <w:sz w:val="22"/>
                <w:szCs w:val="22"/>
                <w:highlight w:val="yellow"/>
              </w:rPr>
              <w:t>(5mks)</w:t>
            </w:r>
          </w:p>
        </w:tc>
        <w:tc>
          <w:tcPr>
            <w:tcW w:w="1360" w:type="dxa"/>
            <w:shd w:val="clear" w:color="auto" w:fill="auto"/>
            <w:vAlign w:val="center"/>
          </w:tcPr>
          <w:p w14:paraId="240875A4" w14:textId="6A7E696E" w:rsidR="006E17EC" w:rsidRPr="00DF2302" w:rsidRDefault="00D166B3"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25</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lastRenderedPageBreak/>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30503" w14:textId="77777777" w:rsidR="007B2F63" w:rsidRDefault="007B2F63">
      <w:r>
        <w:separator/>
      </w:r>
    </w:p>
  </w:endnote>
  <w:endnote w:type="continuationSeparator" w:id="0">
    <w:p w14:paraId="557A7C48" w14:textId="77777777" w:rsidR="007B2F63" w:rsidRDefault="007B2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5934887E" w:rsidR="00D15CF2" w:rsidRDefault="004878F3" w:rsidP="004878F3">
    <w:pPr>
      <w:pStyle w:val="Footer"/>
    </w:pPr>
    <w:r>
      <w:fldChar w:fldCharType="begin"/>
    </w:r>
    <w:r>
      <w:instrText xml:space="preserve"> DATE \@ "yyyy-MM-dd" </w:instrText>
    </w:r>
    <w:r>
      <w:fldChar w:fldCharType="separate"/>
    </w:r>
    <w:r w:rsidR="004D6769">
      <w:rPr>
        <w:noProof/>
      </w:rPr>
      <w:t>2022-07-21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33F44" w14:textId="77777777" w:rsidR="007B2F63" w:rsidRDefault="007B2F63">
      <w:r>
        <w:separator/>
      </w:r>
    </w:p>
  </w:footnote>
  <w:footnote w:type="continuationSeparator" w:id="0">
    <w:p w14:paraId="530FC975" w14:textId="77777777" w:rsidR="007B2F63" w:rsidRDefault="007B2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7777777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RFQ-MXXX-</w:t>
    </w:r>
    <w:r>
      <w:rPr>
        <w:rStyle w:val="Strong"/>
      </w:rPr>
      <w:t>2020</w:t>
    </w:r>
    <w:r w:rsidRPr="00AD3DBB">
      <w:rPr>
        <w:rStyle w:val="Strong"/>
      </w:rPr>
      <w:t>-0000</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360400914">
    <w:abstractNumId w:val="2"/>
  </w:num>
  <w:num w:numId="2" w16cid:durableId="1886064972">
    <w:abstractNumId w:val="7"/>
  </w:num>
  <w:num w:numId="3" w16cid:durableId="1878273739">
    <w:abstractNumId w:val="6"/>
  </w:num>
  <w:num w:numId="4" w16cid:durableId="1016268178">
    <w:abstractNumId w:val="5"/>
  </w:num>
  <w:num w:numId="5" w16cid:durableId="1750492639">
    <w:abstractNumId w:val="0"/>
  </w:num>
  <w:num w:numId="6" w16cid:durableId="1330254413">
    <w:abstractNumId w:val="4"/>
  </w:num>
  <w:num w:numId="7" w16cid:durableId="1743409251">
    <w:abstractNumId w:val="1"/>
  </w:num>
  <w:num w:numId="8" w16cid:durableId="965503630">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4D90"/>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B9E"/>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0245"/>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1E8D"/>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6BF"/>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5EFC"/>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769"/>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58DE"/>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9DD"/>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19B"/>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6DA"/>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888"/>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0997"/>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2F63"/>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1B78"/>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5036"/>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1C79"/>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166B3"/>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2E4E"/>
    <w:rsid w:val="00E43B6A"/>
    <w:rsid w:val="00E43DDD"/>
    <w:rsid w:val="00E43E6F"/>
    <w:rsid w:val="00E47A57"/>
    <w:rsid w:val="00E50664"/>
    <w:rsid w:val="00E50B28"/>
    <w:rsid w:val="00E513DD"/>
    <w:rsid w:val="00E558C6"/>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C600B"/>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720</Words>
  <Characters>4108</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4819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Maketara Ioane</cp:lastModifiedBy>
  <cp:revision>2</cp:revision>
  <cp:lastPrinted>2016-10-18T02:57:00Z</cp:lastPrinted>
  <dcterms:created xsi:type="dcterms:W3CDTF">2022-07-21T00:11:00Z</dcterms:created>
  <dcterms:modified xsi:type="dcterms:W3CDTF">2022-07-21T00:11:00Z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